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E87B9" w14:textId="72841B3B" w:rsidR="009B5581" w:rsidRPr="009B5581" w:rsidRDefault="00000000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B5581">
        <w:rPr>
          <w:rFonts w:ascii="Times New Roman" w:hAnsi="Times New Roman" w:cs="Times New Roman"/>
          <w:b/>
          <w:bCs/>
          <w:i/>
          <w:iCs/>
        </w:rPr>
        <w:t>Patikslintas variantas</w:t>
      </w:r>
    </w:p>
    <w:p w14:paraId="6D840019" w14:textId="77777777" w:rsidR="009B5581" w:rsidRDefault="009B5581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</w:p>
    <w:p w14:paraId="1942188A" w14:textId="09C3A397" w:rsidR="005E4F21" w:rsidRDefault="009B5581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Skuodo rajono savivaldybės tarybos </w:t>
      </w:r>
    </w:p>
    <w:p w14:paraId="17B420BB" w14:textId="5DAE4A26" w:rsidR="005E4F21" w:rsidRDefault="00000000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2025 m. sausio  d. sprendimo Nr. T9- </w:t>
      </w:r>
    </w:p>
    <w:p w14:paraId="74585B0E" w14:textId="77777777" w:rsidR="005E4F21" w:rsidRDefault="00000000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priedas</w:t>
      </w:r>
    </w:p>
    <w:p w14:paraId="7CAA1FF8" w14:textId="77777777" w:rsidR="005E4F21" w:rsidRDefault="005E4F21">
      <w:pPr>
        <w:tabs>
          <w:tab w:val="left" w:pos="5245"/>
        </w:tabs>
        <w:spacing w:after="0"/>
        <w:rPr>
          <w:rFonts w:ascii="Times New Roman" w:hAnsi="Times New Roman" w:cs="Times New Roman"/>
        </w:rPr>
      </w:pPr>
    </w:p>
    <w:p w14:paraId="25995EE9" w14:textId="77777777" w:rsidR="005E4F21" w:rsidRDefault="00000000">
      <w:pPr>
        <w:ind w:left="284" w:hanging="28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TURTO, PERDUODAMO BENDROJO UGDYMO MOKYKLOMS VALDYTI, NAUDOTI IR DISPONUOTI JUO PATIKĖJIMO TEISE, SĄRAŠAS</w:t>
      </w: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570"/>
        <w:gridCol w:w="1840"/>
        <w:gridCol w:w="3421"/>
        <w:gridCol w:w="1603"/>
        <w:gridCol w:w="930"/>
        <w:gridCol w:w="1275"/>
      </w:tblGrid>
      <w:tr w:rsidR="005E4F21" w14:paraId="4CDFF7C3" w14:textId="77777777">
        <w:trPr>
          <w:trHeight w:val="1230"/>
        </w:trPr>
        <w:tc>
          <w:tcPr>
            <w:tcW w:w="570" w:type="dxa"/>
            <w:noWrap/>
            <w:vAlign w:val="center"/>
          </w:tcPr>
          <w:p w14:paraId="07DAE731" w14:textId="77777777" w:rsidR="005E4F21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Eil. Nr.</w:t>
            </w:r>
          </w:p>
        </w:tc>
        <w:tc>
          <w:tcPr>
            <w:tcW w:w="1840" w:type="dxa"/>
            <w:vAlign w:val="center"/>
          </w:tcPr>
          <w:p w14:paraId="73E3EE68" w14:textId="77777777" w:rsidR="005E4F21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Įstaigos pavadinimas</w:t>
            </w:r>
          </w:p>
        </w:tc>
        <w:tc>
          <w:tcPr>
            <w:tcW w:w="3421" w:type="dxa"/>
            <w:noWrap/>
            <w:vAlign w:val="center"/>
          </w:tcPr>
          <w:p w14:paraId="0A3E010C" w14:textId="77777777" w:rsidR="005E4F21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Turto pavadinimas</w:t>
            </w:r>
          </w:p>
        </w:tc>
        <w:tc>
          <w:tcPr>
            <w:tcW w:w="1603" w:type="dxa"/>
            <w:vAlign w:val="center"/>
          </w:tcPr>
          <w:p w14:paraId="07BAE72E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b/>
                <w:bCs/>
              </w:rPr>
              <w:t>Inventorinis Nr.</w:t>
            </w:r>
          </w:p>
        </w:tc>
        <w:tc>
          <w:tcPr>
            <w:tcW w:w="930" w:type="dxa"/>
            <w:vAlign w:val="center"/>
          </w:tcPr>
          <w:p w14:paraId="28437D92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b/>
                <w:bCs/>
              </w:rPr>
              <w:t>Kiekis, vnt.</w:t>
            </w:r>
          </w:p>
        </w:tc>
        <w:tc>
          <w:tcPr>
            <w:tcW w:w="1275" w:type="dxa"/>
            <w:noWrap/>
            <w:vAlign w:val="center"/>
          </w:tcPr>
          <w:p w14:paraId="403503CF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b/>
                <w:bCs/>
              </w:rPr>
              <w:t>Bendra įsigijimo vertė, Eur</w:t>
            </w:r>
          </w:p>
        </w:tc>
      </w:tr>
      <w:tr w:rsidR="005E4F21" w14:paraId="22A4FB76" w14:textId="77777777">
        <w:trPr>
          <w:trHeight w:val="384"/>
        </w:trPr>
        <w:tc>
          <w:tcPr>
            <w:tcW w:w="570" w:type="dxa"/>
            <w:vMerge w:val="restart"/>
            <w:noWrap/>
            <w:vAlign w:val="center"/>
          </w:tcPr>
          <w:p w14:paraId="4730CC54" w14:textId="77777777" w:rsidR="005E4F21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0" w:type="dxa"/>
            <w:vMerge w:val="restart"/>
            <w:vAlign w:val="center"/>
          </w:tcPr>
          <w:p w14:paraId="361BA036" w14:textId="77777777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Skuodo Bartuvos progimnazija</w:t>
            </w:r>
          </w:p>
        </w:tc>
        <w:tc>
          <w:tcPr>
            <w:tcW w:w="3421" w:type="dxa"/>
            <w:noWrap/>
            <w:vAlign w:val="center"/>
          </w:tcPr>
          <w:p w14:paraId="5CDE0E75" w14:textId="051302D1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Mokinių, mokytojų prisijungimo prie skaitmeninės profesinio orientavimo platformos licencijos </w:t>
            </w:r>
          </w:p>
        </w:tc>
        <w:tc>
          <w:tcPr>
            <w:tcW w:w="1603" w:type="dxa"/>
            <w:vAlign w:val="center"/>
          </w:tcPr>
          <w:p w14:paraId="4DDD8C59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I010078N- I010079N</w:t>
            </w:r>
          </w:p>
        </w:tc>
        <w:tc>
          <w:tcPr>
            <w:tcW w:w="930" w:type="dxa"/>
            <w:vAlign w:val="center"/>
          </w:tcPr>
          <w:p w14:paraId="475E171C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75" w:type="dxa"/>
            <w:noWrap/>
            <w:vAlign w:val="center"/>
          </w:tcPr>
          <w:p w14:paraId="7FA972C5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2 201,81</w:t>
            </w:r>
          </w:p>
        </w:tc>
      </w:tr>
      <w:tr w:rsidR="005E4F21" w14:paraId="3F97C3BA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2E4F9624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3E3FA65D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2ADE1BF9" w14:textId="1F0AE216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EDUKA klasė, metinė licencija mokytojui (</w:t>
            </w:r>
            <w:r w:rsidR="005D011A" w:rsidRPr="005D011A">
              <w:rPr>
                <w:rFonts w:ascii="Times New Roman" w:hAnsi="Times New Roman" w:cs="Times New Roman"/>
                <w:strike/>
              </w:rPr>
              <w:t>16</w:t>
            </w:r>
            <w:r w:rsidR="005D011A" w:rsidRPr="005D011A">
              <w:rPr>
                <w:rFonts w:ascii="Times New Roman" w:hAnsi="Times New Roman" w:cs="Times New Roman"/>
              </w:rPr>
              <w:t xml:space="preserve"> </w:t>
            </w:r>
            <w:r w:rsidR="002F6104" w:rsidRPr="00072331">
              <w:rPr>
                <w:rFonts w:ascii="Times New Roman" w:hAnsi="Times New Roman" w:cs="Times New Roman"/>
                <w:b/>
                <w:bCs/>
              </w:rPr>
              <w:t>3</w:t>
            </w:r>
            <w:r w:rsidR="00072331" w:rsidRPr="00072331">
              <w:rPr>
                <w:rFonts w:ascii="Times New Roman" w:hAnsi="Times New Roman" w:cs="Times New Roman"/>
                <w:b/>
                <w:bCs/>
              </w:rPr>
              <w:t>5</w:t>
            </w:r>
            <w:r w:rsidRPr="0007233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D011A">
              <w:rPr>
                <w:rFonts w:ascii="Times New Roman" w:hAnsi="Times New Roman" w:cs="Times New Roman"/>
              </w:rPr>
              <w:t>vnt.)</w:t>
            </w:r>
            <w:r>
              <w:rPr>
                <w:rFonts w:ascii="Times New Roman" w:hAnsi="Times New Roman" w:cs="Times New Roman"/>
              </w:rPr>
              <w:t xml:space="preserve"> ir mokiniui (</w:t>
            </w:r>
            <w:r w:rsidR="005D011A" w:rsidRPr="005D011A">
              <w:rPr>
                <w:rFonts w:ascii="Times New Roman" w:hAnsi="Times New Roman" w:cs="Times New Roman"/>
                <w:strike/>
              </w:rPr>
              <w:t>225</w:t>
            </w:r>
            <w:r w:rsidR="005D011A">
              <w:rPr>
                <w:rFonts w:ascii="Times New Roman" w:hAnsi="Times New Roman" w:cs="Times New Roman"/>
              </w:rPr>
              <w:t xml:space="preserve"> </w:t>
            </w:r>
            <w:r w:rsidR="00072331" w:rsidRPr="00072331">
              <w:rPr>
                <w:rFonts w:ascii="Times New Roman" w:hAnsi="Times New Roman" w:cs="Times New Roman"/>
                <w:b/>
                <w:bCs/>
              </w:rPr>
              <w:t>660 vnt.</w:t>
            </w:r>
            <w:r w:rsidRPr="00072331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603" w:type="dxa"/>
            <w:vAlign w:val="center"/>
          </w:tcPr>
          <w:p w14:paraId="25E3DF4C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I010073N</w:t>
            </w:r>
          </w:p>
        </w:tc>
        <w:tc>
          <w:tcPr>
            <w:tcW w:w="930" w:type="dxa"/>
            <w:vAlign w:val="center"/>
          </w:tcPr>
          <w:p w14:paraId="31FA3729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275" w:type="dxa"/>
            <w:noWrap/>
            <w:vAlign w:val="center"/>
          </w:tcPr>
          <w:p w14:paraId="6722DD7C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13 073,00</w:t>
            </w:r>
          </w:p>
        </w:tc>
      </w:tr>
      <w:tr w:rsidR="005E4F21" w14:paraId="09E6AA5D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3C3C7CB4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7788DFD3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58FFAB12" w14:textId="258592E9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„Vyturio“ skaitymo skatinimo platformos prenumerata 2023–2024 m. m. </w:t>
            </w:r>
          </w:p>
        </w:tc>
        <w:tc>
          <w:tcPr>
            <w:tcW w:w="1603" w:type="dxa"/>
            <w:vAlign w:val="center"/>
          </w:tcPr>
          <w:p w14:paraId="6352B079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I010075N</w:t>
            </w:r>
          </w:p>
        </w:tc>
        <w:tc>
          <w:tcPr>
            <w:tcW w:w="930" w:type="dxa"/>
            <w:vAlign w:val="center"/>
          </w:tcPr>
          <w:p w14:paraId="7648F11D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1275" w:type="dxa"/>
            <w:noWrap/>
            <w:vAlign w:val="center"/>
          </w:tcPr>
          <w:p w14:paraId="6756D999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1 992,00</w:t>
            </w:r>
          </w:p>
        </w:tc>
      </w:tr>
      <w:tr w:rsidR="005E4F21" w14:paraId="6624D154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712254D9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4D1E0955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1458EF81" w14:textId="77777777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Mokytojų ir mokinių prisijungimo prie skaitmeninės profesinio orientavimo platformos licencijos</w:t>
            </w:r>
          </w:p>
        </w:tc>
        <w:tc>
          <w:tcPr>
            <w:tcW w:w="1603" w:type="dxa"/>
            <w:vAlign w:val="center"/>
          </w:tcPr>
          <w:p w14:paraId="32E8D160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I010144N- I010145N</w:t>
            </w:r>
          </w:p>
        </w:tc>
        <w:tc>
          <w:tcPr>
            <w:tcW w:w="930" w:type="dxa"/>
            <w:vAlign w:val="center"/>
          </w:tcPr>
          <w:p w14:paraId="28B51B7B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275" w:type="dxa"/>
            <w:noWrap/>
            <w:vAlign w:val="center"/>
          </w:tcPr>
          <w:p w14:paraId="46EBFBB9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2 166,74</w:t>
            </w:r>
          </w:p>
        </w:tc>
      </w:tr>
      <w:tr w:rsidR="005E4F21" w14:paraId="55595872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2D7F7DA6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0F0425FF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2D324F33" w14:textId="77777777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EDUKA klasė, metinė licencija mokytojui ir mokiniui</w:t>
            </w:r>
          </w:p>
        </w:tc>
        <w:tc>
          <w:tcPr>
            <w:tcW w:w="1603" w:type="dxa"/>
            <w:vAlign w:val="center"/>
          </w:tcPr>
          <w:p w14:paraId="7E152DC4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I010154N- I010155N</w:t>
            </w:r>
          </w:p>
        </w:tc>
        <w:tc>
          <w:tcPr>
            <w:tcW w:w="930" w:type="dxa"/>
            <w:vAlign w:val="center"/>
          </w:tcPr>
          <w:p w14:paraId="0D89BB08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686</w:t>
            </w:r>
          </w:p>
        </w:tc>
        <w:tc>
          <w:tcPr>
            <w:tcW w:w="1275" w:type="dxa"/>
            <w:noWrap/>
            <w:vAlign w:val="center"/>
          </w:tcPr>
          <w:p w14:paraId="77D8DB13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12 890,00</w:t>
            </w:r>
          </w:p>
        </w:tc>
      </w:tr>
      <w:tr w:rsidR="005E4F21" w14:paraId="00463FE0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5FA2E0A8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069185AB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17C1B589" w14:textId="34160AF4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„Vyturio“ skaitymo skatinimo platformos prenumerata 2024–2025 m. m. </w:t>
            </w:r>
          </w:p>
        </w:tc>
        <w:tc>
          <w:tcPr>
            <w:tcW w:w="1603" w:type="dxa"/>
            <w:vAlign w:val="center"/>
          </w:tcPr>
          <w:p w14:paraId="7D5DF606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I010157N</w:t>
            </w:r>
          </w:p>
        </w:tc>
        <w:tc>
          <w:tcPr>
            <w:tcW w:w="930" w:type="dxa"/>
            <w:vAlign w:val="center"/>
          </w:tcPr>
          <w:p w14:paraId="18B4394C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275" w:type="dxa"/>
            <w:noWrap/>
            <w:vAlign w:val="center"/>
          </w:tcPr>
          <w:p w14:paraId="5506C87D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1 740,00</w:t>
            </w:r>
          </w:p>
        </w:tc>
      </w:tr>
      <w:tr w:rsidR="005E4F21" w14:paraId="4E76691B" w14:textId="77777777">
        <w:trPr>
          <w:trHeight w:val="384"/>
        </w:trPr>
        <w:tc>
          <w:tcPr>
            <w:tcW w:w="7434" w:type="dxa"/>
            <w:gridSpan w:val="4"/>
            <w:noWrap/>
            <w:vAlign w:val="center"/>
          </w:tcPr>
          <w:p w14:paraId="220D2D66" w14:textId="4CAF0117" w:rsidR="005E4F21" w:rsidRPr="00FE030D" w:rsidRDefault="0000000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b/>
                <w:bCs/>
              </w:rPr>
              <w:t xml:space="preserve"> Iš viso:</w:t>
            </w:r>
          </w:p>
        </w:tc>
        <w:tc>
          <w:tcPr>
            <w:tcW w:w="9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E935E4C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color w:val="000000"/>
              </w:rPr>
              <w:t>2171</w:t>
            </w:r>
          </w:p>
        </w:tc>
        <w:tc>
          <w:tcPr>
            <w:tcW w:w="1275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57356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color w:val="000000"/>
              </w:rPr>
              <w:t>34 063,55</w:t>
            </w:r>
          </w:p>
        </w:tc>
      </w:tr>
      <w:tr w:rsidR="005E4F21" w14:paraId="35E051D0" w14:textId="77777777">
        <w:trPr>
          <w:trHeight w:val="384"/>
        </w:trPr>
        <w:tc>
          <w:tcPr>
            <w:tcW w:w="570" w:type="dxa"/>
            <w:vMerge w:val="restart"/>
            <w:noWrap/>
            <w:vAlign w:val="center"/>
          </w:tcPr>
          <w:p w14:paraId="2FAB19DC" w14:textId="77777777" w:rsidR="005E4F21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0" w:type="dxa"/>
            <w:vMerge w:val="restart"/>
            <w:vAlign w:val="center"/>
          </w:tcPr>
          <w:p w14:paraId="520BD9B9" w14:textId="77777777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Skuodo rajono Ylakių gimnazija</w:t>
            </w:r>
          </w:p>
        </w:tc>
        <w:tc>
          <w:tcPr>
            <w:tcW w:w="3421" w:type="dxa"/>
            <w:noWrap/>
            <w:vAlign w:val="center"/>
          </w:tcPr>
          <w:p w14:paraId="2BAC6F04" w14:textId="70C9B003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Mokinių, mokytojų prisijungimo prie skaitmeninės profesinio orientavimo platformos licencijos 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603" w:type="dxa"/>
            <w:vAlign w:val="center"/>
          </w:tcPr>
          <w:p w14:paraId="112BBA02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I010058N</w:t>
            </w:r>
          </w:p>
        </w:tc>
        <w:tc>
          <w:tcPr>
            <w:tcW w:w="930" w:type="dxa"/>
            <w:vAlign w:val="center"/>
          </w:tcPr>
          <w:p w14:paraId="558B9220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  <w:noWrap/>
            <w:vAlign w:val="center"/>
          </w:tcPr>
          <w:p w14:paraId="6671C6B1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1 481,48</w:t>
            </w:r>
          </w:p>
        </w:tc>
      </w:tr>
      <w:tr w:rsidR="005E4F21" w14:paraId="3EB57A54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79AF6669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58F8BFC8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59E23C63" w14:textId="2F69F342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Personalizuotos matematikos mokymosi platformos III–IV gimnazijos klasių mokiniams 2023–2024 m. m. </w:t>
            </w:r>
          </w:p>
        </w:tc>
        <w:tc>
          <w:tcPr>
            <w:tcW w:w="1603" w:type="dxa"/>
            <w:vAlign w:val="center"/>
          </w:tcPr>
          <w:p w14:paraId="57338EE9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I010057N</w:t>
            </w:r>
          </w:p>
        </w:tc>
        <w:tc>
          <w:tcPr>
            <w:tcW w:w="930" w:type="dxa"/>
            <w:vAlign w:val="center"/>
          </w:tcPr>
          <w:p w14:paraId="6FFE5E87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noWrap/>
            <w:vAlign w:val="center"/>
          </w:tcPr>
          <w:p w14:paraId="0C7D51BD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726,00</w:t>
            </w:r>
          </w:p>
        </w:tc>
      </w:tr>
      <w:tr w:rsidR="005E4F21" w14:paraId="4FBB44F8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5322CAF8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78D17FDB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1822E6C1" w14:textId="7B94C6A0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EDUKA klasė, metinė licencija mokytojui (16 vnt.) ir mokiniui (225</w:t>
            </w:r>
            <w:r w:rsidR="00072331">
              <w:rPr>
                <w:rFonts w:ascii="Times New Roman" w:hAnsi="Times New Roman" w:cs="Times New Roman"/>
              </w:rPr>
              <w:t xml:space="preserve"> </w:t>
            </w:r>
            <w:r w:rsidR="00072331" w:rsidRPr="00072331">
              <w:rPr>
                <w:rFonts w:ascii="Times New Roman" w:hAnsi="Times New Roman" w:cs="Times New Roman"/>
                <w:b/>
                <w:bCs/>
              </w:rPr>
              <w:t>vnt.</w:t>
            </w:r>
            <w:r w:rsidRPr="00072331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603" w:type="dxa"/>
            <w:vAlign w:val="center"/>
          </w:tcPr>
          <w:p w14:paraId="0DFB26B3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I010055N</w:t>
            </w:r>
          </w:p>
        </w:tc>
        <w:tc>
          <w:tcPr>
            <w:tcW w:w="930" w:type="dxa"/>
            <w:vAlign w:val="center"/>
          </w:tcPr>
          <w:p w14:paraId="7708576C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275" w:type="dxa"/>
            <w:noWrap/>
            <w:vAlign w:val="center"/>
          </w:tcPr>
          <w:p w14:paraId="160EC57F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4 515,00</w:t>
            </w:r>
          </w:p>
        </w:tc>
      </w:tr>
      <w:tr w:rsidR="005E4F21" w14:paraId="24484C67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5E51C1E6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01886C4D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69AF6DFB" w14:textId="0EF8538E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„Vyturio“ skaitymo skatinimo platformos prenumerata 2023–2024 m. m. </w:t>
            </w:r>
          </w:p>
        </w:tc>
        <w:tc>
          <w:tcPr>
            <w:tcW w:w="1603" w:type="dxa"/>
            <w:vAlign w:val="center"/>
          </w:tcPr>
          <w:p w14:paraId="0A1B363E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I010056N</w:t>
            </w:r>
          </w:p>
        </w:tc>
        <w:tc>
          <w:tcPr>
            <w:tcW w:w="930" w:type="dxa"/>
            <w:vAlign w:val="center"/>
          </w:tcPr>
          <w:p w14:paraId="50FC915C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275" w:type="dxa"/>
            <w:noWrap/>
            <w:vAlign w:val="center"/>
          </w:tcPr>
          <w:p w14:paraId="0461500A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912,00</w:t>
            </w:r>
          </w:p>
        </w:tc>
      </w:tr>
      <w:tr w:rsidR="005E4F21" w14:paraId="062B152C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04A7CAD0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341C344D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390F444A" w14:textId="77777777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Mokytojų ir mokinių prisijungimo prie skaitmeninės profesinio orientavimo platformos licencijos</w:t>
            </w:r>
          </w:p>
        </w:tc>
        <w:tc>
          <w:tcPr>
            <w:tcW w:w="1603" w:type="dxa"/>
            <w:vAlign w:val="center"/>
          </w:tcPr>
          <w:p w14:paraId="19BBAE51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I010146N- I010147N</w:t>
            </w:r>
          </w:p>
        </w:tc>
        <w:tc>
          <w:tcPr>
            <w:tcW w:w="930" w:type="dxa"/>
            <w:vAlign w:val="center"/>
          </w:tcPr>
          <w:p w14:paraId="501B0E53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5" w:type="dxa"/>
            <w:noWrap/>
            <w:vAlign w:val="center"/>
          </w:tcPr>
          <w:p w14:paraId="39016922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1 481,48</w:t>
            </w:r>
          </w:p>
        </w:tc>
      </w:tr>
      <w:tr w:rsidR="005E4F21" w14:paraId="2E79F681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3DD7E7F7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1EEAC44D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2F798215" w14:textId="77777777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EDUKA klasė, metinė licencija mokytojui ir mokiniui </w:t>
            </w:r>
          </w:p>
        </w:tc>
        <w:tc>
          <w:tcPr>
            <w:tcW w:w="1603" w:type="dxa"/>
            <w:vAlign w:val="center"/>
          </w:tcPr>
          <w:p w14:paraId="63803DBD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I010148N- I010149N</w:t>
            </w:r>
          </w:p>
        </w:tc>
        <w:tc>
          <w:tcPr>
            <w:tcW w:w="930" w:type="dxa"/>
            <w:vAlign w:val="center"/>
          </w:tcPr>
          <w:p w14:paraId="49CD5AE5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275" w:type="dxa"/>
            <w:noWrap/>
            <w:vAlign w:val="center"/>
          </w:tcPr>
          <w:p w14:paraId="6624D7DC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4 306,00</w:t>
            </w:r>
          </w:p>
        </w:tc>
      </w:tr>
      <w:tr w:rsidR="005E4F21" w14:paraId="72BD004B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17F275B4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4B9A2EC4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7500EDC4" w14:textId="53E2FE46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„Vyturio“ skaitymo skatinimo platformos prenumerata 2024–2025 m. m. </w:t>
            </w:r>
          </w:p>
        </w:tc>
        <w:tc>
          <w:tcPr>
            <w:tcW w:w="1603" w:type="dxa"/>
            <w:vAlign w:val="center"/>
          </w:tcPr>
          <w:p w14:paraId="3FAE6CDE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I010156N</w:t>
            </w:r>
          </w:p>
        </w:tc>
        <w:tc>
          <w:tcPr>
            <w:tcW w:w="930" w:type="dxa"/>
            <w:vAlign w:val="center"/>
          </w:tcPr>
          <w:p w14:paraId="21935372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275" w:type="dxa"/>
            <w:noWrap/>
            <w:vAlign w:val="center"/>
          </w:tcPr>
          <w:p w14:paraId="2BF50B3D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678,00</w:t>
            </w:r>
          </w:p>
        </w:tc>
      </w:tr>
      <w:tr w:rsidR="005E4F21" w14:paraId="0D022CD7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57C134FB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2A1A6537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51A9B543" w14:textId="4641AFB3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Personalizuotos matematikos mokymosi platformos III–IV gimnazijos klasių mokiniams</w:t>
            </w:r>
          </w:p>
        </w:tc>
        <w:tc>
          <w:tcPr>
            <w:tcW w:w="1603" w:type="dxa"/>
            <w:vAlign w:val="center"/>
          </w:tcPr>
          <w:p w14:paraId="769BB3B6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I010159N</w:t>
            </w:r>
          </w:p>
        </w:tc>
        <w:tc>
          <w:tcPr>
            <w:tcW w:w="930" w:type="dxa"/>
            <w:vAlign w:val="center"/>
          </w:tcPr>
          <w:p w14:paraId="4E4A4E4B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noWrap/>
            <w:vAlign w:val="center"/>
          </w:tcPr>
          <w:p w14:paraId="13AA72C8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484,00</w:t>
            </w:r>
          </w:p>
        </w:tc>
      </w:tr>
      <w:tr w:rsidR="005E4F21" w14:paraId="738EF742" w14:textId="77777777">
        <w:trPr>
          <w:trHeight w:val="384"/>
        </w:trPr>
        <w:tc>
          <w:tcPr>
            <w:tcW w:w="7434" w:type="dxa"/>
            <w:gridSpan w:val="4"/>
            <w:noWrap/>
            <w:vAlign w:val="center"/>
          </w:tcPr>
          <w:p w14:paraId="277EE0D7" w14:textId="60FE51EC" w:rsidR="005E4F21" w:rsidRPr="00FE030D" w:rsidRDefault="0000000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b/>
                <w:bCs/>
              </w:rPr>
              <w:t>Iš viso:</w:t>
            </w:r>
          </w:p>
        </w:tc>
        <w:tc>
          <w:tcPr>
            <w:tcW w:w="9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9845C71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color w:val="000000"/>
              </w:rPr>
              <w:t>863</w:t>
            </w:r>
          </w:p>
        </w:tc>
        <w:tc>
          <w:tcPr>
            <w:tcW w:w="1275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B27B3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color w:val="000000"/>
              </w:rPr>
              <w:t>14 583,96</w:t>
            </w:r>
          </w:p>
        </w:tc>
      </w:tr>
      <w:tr w:rsidR="005E4F21" w14:paraId="7F7D2E9C" w14:textId="77777777">
        <w:trPr>
          <w:trHeight w:val="384"/>
        </w:trPr>
        <w:tc>
          <w:tcPr>
            <w:tcW w:w="570" w:type="dxa"/>
            <w:vMerge w:val="restart"/>
            <w:noWrap/>
            <w:vAlign w:val="center"/>
          </w:tcPr>
          <w:p w14:paraId="4EB09B48" w14:textId="77777777" w:rsidR="005E4F21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0" w:type="dxa"/>
            <w:vMerge w:val="restart"/>
            <w:vAlign w:val="center"/>
          </w:tcPr>
          <w:p w14:paraId="6842002E" w14:textId="77777777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Skuodo Pranciškaus Žadeikio gimnazija</w:t>
            </w:r>
          </w:p>
        </w:tc>
        <w:tc>
          <w:tcPr>
            <w:tcW w:w="3421" w:type="dxa"/>
            <w:noWrap/>
          </w:tcPr>
          <w:p w14:paraId="470DDB8C" w14:textId="1799BA28" w:rsidR="005E4F21" w:rsidRDefault="00000000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Elicėjaus</w:t>
            </w:r>
            <w:proofErr w:type="spellEnd"/>
            <w:r>
              <w:rPr>
                <w:rFonts w:ascii="Times New Roman" w:hAnsi="Times New Roman" w:cs="Times New Roman"/>
              </w:rPr>
              <w:t xml:space="preserve"> licencijos 2023–2024 m. m.</w:t>
            </w:r>
          </w:p>
        </w:tc>
        <w:tc>
          <w:tcPr>
            <w:tcW w:w="1603" w:type="dxa"/>
            <w:vAlign w:val="center"/>
          </w:tcPr>
          <w:p w14:paraId="79AC66D8" w14:textId="77777777" w:rsidR="005E4F21" w:rsidRPr="00FE030D" w:rsidRDefault="00000000">
            <w:pPr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</w:rPr>
              <w:t>I010074N</w:t>
            </w:r>
          </w:p>
        </w:tc>
        <w:tc>
          <w:tcPr>
            <w:tcW w:w="930" w:type="dxa"/>
            <w:vAlign w:val="center"/>
          </w:tcPr>
          <w:p w14:paraId="65F25644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5" w:type="dxa"/>
            <w:noWrap/>
            <w:vAlign w:val="center"/>
          </w:tcPr>
          <w:p w14:paraId="1CE45AD4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</w:rPr>
              <w:t>1 210,00</w:t>
            </w:r>
          </w:p>
        </w:tc>
      </w:tr>
      <w:tr w:rsidR="005E4F21" w14:paraId="367B417D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00720E56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329CAFDE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40139B16" w14:textId="7F8747D3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Mokinių, mokytojų prisijungimo prie skaitmeninės profesinio orientavimo platformos licencijos </w:t>
            </w:r>
          </w:p>
        </w:tc>
        <w:tc>
          <w:tcPr>
            <w:tcW w:w="1603" w:type="dxa"/>
            <w:vAlign w:val="center"/>
          </w:tcPr>
          <w:p w14:paraId="4B316C40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I010078N</w:t>
            </w:r>
          </w:p>
        </w:tc>
        <w:tc>
          <w:tcPr>
            <w:tcW w:w="930" w:type="dxa"/>
            <w:vAlign w:val="center"/>
          </w:tcPr>
          <w:p w14:paraId="4212BFE5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275" w:type="dxa"/>
            <w:noWrap/>
            <w:vAlign w:val="center"/>
          </w:tcPr>
          <w:p w14:paraId="64589C91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2 043,69</w:t>
            </w:r>
          </w:p>
        </w:tc>
      </w:tr>
      <w:tr w:rsidR="005E4F21" w14:paraId="140D4C71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318C37F2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6B4B0917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38A8B0D1" w14:textId="77777777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EDUKA klasė, metinė licencija mokytojui ir mokiniui </w:t>
            </w:r>
          </w:p>
        </w:tc>
        <w:tc>
          <w:tcPr>
            <w:tcW w:w="1603" w:type="dxa"/>
            <w:vAlign w:val="center"/>
          </w:tcPr>
          <w:p w14:paraId="3A940656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I010073N</w:t>
            </w:r>
          </w:p>
        </w:tc>
        <w:tc>
          <w:tcPr>
            <w:tcW w:w="930" w:type="dxa"/>
            <w:vAlign w:val="center"/>
          </w:tcPr>
          <w:p w14:paraId="5BC3E4DC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275" w:type="dxa"/>
            <w:noWrap/>
            <w:vAlign w:val="center"/>
          </w:tcPr>
          <w:p w14:paraId="052FC10A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5 390,00</w:t>
            </w:r>
          </w:p>
        </w:tc>
      </w:tr>
      <w:tr w:rsidR="005E4F21" w14:paraId="46C04A78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5D3A3A2E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1DD6DA38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567E5236" w14:textId="4ECFF9DA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„Vyturio“ skaitymo skatinimo platformos prenumerata 2023–2024 m. m. </w:t>
            </w:r>
          </w:p>
        </w:tc>
        <w:tc>
          <w:tcPr>
            <w:tcW w:w="1603" w:type="dxa"/>
            <w:vAlign w:val="center"/>
          </w:tcPr>
          <w:p w14:paraId="4724C07A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I010075N</w:t>
            </w:r>
          </w:p>
        </w:tc>
        <w:tc>
          <w:tcPr>
            <w:tcW w:w="930" w:type="dxa"/>
            <w:vAlign w:val="center"/>
          </w:tcPr>
          <w:p w14:paraId="67F8E082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275" w:type="dxa"/>
            <w:noWrap/>
            <w:vAlign w:val="center"/>
          </w:tcPr>
          <w:p w14:paraId="51C9D369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1 584,00</w:t>
            </w:r>
          </w:p>
        </w:tc>
      </w:tr>
      <w:tr w:rsidR="005E4F21" w14:paraId="1B8C883D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59F5C9F0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4550EF0D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4CEFB105" w14:textId="77777777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Mokytojų ir mokinių prisijungimo prie skaitmeninės profesinio orientavimo platformos licencijos</w:t>
            </w:r>
          </w:p>
        </w:tc>
        <w:tc>
          <w:tcPr>
            <w:tcW w:w="1603" w:type="dxa"/>
            <w:vAlign w:val="center"/>
          </w:tcPr>
          <w:p w14:paraId="2266EADB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I010145N</w:t>
            </w:r>
          </w:p>
        </w:tc>
        <w:tc>
          <w:tcPr>
            <w:tcW w:w="930" w:type="dxa"/>
            <w:vAlign w:val="center"/>
          </w:tcPr>
          <w:p w14:paraId="614C8576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275" w:type="dxa"/>
            <w:noWrap/>
            <w:vAlign w:val="center"/>
          </w:tcPr>
          <w:p w14:paraId="4FA8D8A8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2 166,74</w:t>
            </w:r>
          </w:p>
        </w:tc>
      </w:tr>
      <w:tr w:rsidR="005E4F21" w14:paraId="520684D3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79535284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0C91814D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451A1774" w14:textId="77777777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EDUKA klasė, metinė licencija mokytojui ir mokiniui</w:t>
            </w:r>
          </w:p>
        </w:tc>
        <w:tc>
          <w:tcPr>
            <w:tcW w:w="1603" w:type="dxa"/>
            <w:vAlign w:val="center"/>
          </w:tcPr>
          <w:p w14:paraId="150284A0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I010150N- I010151N</w:t>
            </w:r>
          </w:p>
        </w:tc>
        <w:tc>
          <w:tcPr>
            <w:tcW w:w="930" w:type="dxa"/>
            <w:vAlign w:val="center"/>
          </w:tcPr>
          <w:p w14:paraId="1CA6AC8B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275" w:type="dxa"/>
            <w:noWrap/>
            <w:vAlign w:val="center"/>
          </w:tcPr>
          <w:p w14:paraId="41360FBC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5 390,00</w:t>
            </w:r>
          </w:p>
        </w:tc>
      </w:tr>
      <w:tr w:rsidR="005E4F21" w14:paraId="6C2DB42B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5F227136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475E074C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7D4AD0E9" w14:textId="00176BB1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„Vyturio“ skaitymo skatinimo platformos prenumerata 2024–2025 m. m. </w:t>
            </w:r>
          </w:p>
        </w:tc>
        <w:tc>
          <w:tcPr>
            <w:tcW w:w="1603" w:type="dxa"/>
            <w:vAlign w:val="center"/>
          </w:tcPr>
          <w:p w14:paraId="3A3D86D6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I010158N</w:t>
            </w:r>
          </w:p>
        </w:tc>
        <w:tc>
          <w:tcPr>
            <w:tcW w:w="930" w:type="dxa"/>
            <w:vAlign w:val="center"/>
          </w:tcPr>
          <w:p w14:paraId="656A93E2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1275" w:type="dxa"/>
            <w:noWrap/>
            <w:vAlign w:val="center"/>
          </w:tcPr>
          <w:p w14:paraId="44B844A1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1 566,00</w:t>
            </w:r>
          </w:p>
        </w:tc>
      </w:tr>
      <w:tr w:rsidR="005E4F21" w14:paraId="4F42165F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3065D41A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4D86B44C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43BFB30F" w14:textId="1D8B15A2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Personalizuotos matematikos mokymosi platformos III–IV gimnazijos klasių mokiniams</w:t>
            </w:r>
          </w:p>
        </w:tc>
        <w:tc>
          <w:tcPr>
            <w:tcW w:w="1603" w:type="dxa"/>
            <w:vAlign w:val="center"/>
          </w:tcPr>
          <w:p w14:paraId="2C450C0F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I010160N</w:t>
            </w:r>
          </w:p>
        </w:tc>
        <w:tc>
          <w:tcPr>
            <w:tcW w:w="930" w:type="dxa"/>
            <w:vAlign w:val="center"/>
          </w:tcPr>
          <w:p w14:paraId="6FEC6B78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5" w:type="dxa"/>
            <w:noWrap/>
            <w:vAlign w:val="center"/>
          </w:tcPr>
          <w:p w14:paraId="5BE3DA7F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1 421,75</w:t>
            </w:r>
          </w:p>
        </w:tc>
      </w:tr>
      <w:tr w:rsidR="005E4F21" w14:paraId="2BAB1F9C" w14:textId="77777777">
        <w:trPr>
          <w:trHeight w:val="384"/>
        </w:trPr>
        <w:tc>
          <w:tcPr>
            <w:tcW w:w="7434" w:type="dxa"/>
            <w:gridSpan w:val="4"/>
            <w:noWrap/>
            <w:vAlign w:val="center"/>
          </w:tcPr>
          <w:p w14:paraId="35612B5B" w14:textId="7BC9A165" w:rsidR="005E4F21" w:rsidRPr="00FE030D" w:rsidRDefault="0000000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b/>
                <w:bCs/>
              </w:rPr>
              <w:t>Iš viso:</w:t>
            </w:r>
          </w:p>
        </w:tc>
        <w:tc>
          <w:tcPr>
            <w:tcW w:w="9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BC90AA9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color w:val="000000"/>
              </w:rPr>
              <w:t>1351</w:t>
            </w:r>
          </w:p>
        </w:tc>
        <w:tc>
          <w:tcPr>
            <w:tcW w:w="1275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AF5F9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color w:val="000000"/>
              </w:rPr>
              <w:t>20 772,18</w:t>
            </w:r>
          </w:p>
        </w:tc>
      </w:tr>
      <w:tr w:rsidR="005E4F21" w14:paraId="55C9CEA3" w14:textId="77777777">
        <w:trPr>
          <w:trHeight w:val="384"/>
        </w:trPr>
        <w:tc>
          <w:tcPr>
            <w:tcW w:w="570" w:type="dxa"/>
            <w:vMerge w:val="restart"/>
            <w:noWrap/>
            <w:vAlign w:val="center"/>
          </w:tcPr>
          <w:p w14:paraId="5EE86874" w14:textId="77777777" w:rsidR="005E4F21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0" w:type="dxa"/>
            <w:vMerge w:val="restart"/>
            <w:vAlign w:val="center"/>
          </w:tcPr>
          <w:p w14:paraId="14FC209B" w14:textId="77777777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Skuodo rajono Mosėdžio gimnazija</w:t>
            </w:r>
          </w:p>
        </w:tc>
        <w:tc>
          <w:tcPr>
            <w:tcW w:w="3421" w:type="dxa"/>
            <w:noWrap/>
          </w:tcPr>
          <w:p w14:paraId="277B9474" w14:textId="01419A5A" w:rsidR="005E4F21" w:rsidRDefault="00000000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Elicėjaus</w:t>
            </w:r>
            <w:proofErr w:type="spellEnd"/>
            <w:r>
              <w:rPr>
                <w:rFonts w:ascii="Times New Roman" w:hAnsi="Times New Roman" w:cs="Times New Roman"/>
              </w:rPr>
              <w:t xml:space="preserve"> licencijos 2023–2024 m. m.</w:t>
            </w:r>
          </w:p>
        </w:tc>
        <w:tc>
          <w:tcPr>
            <w:tcW w:w="1603" w:type="dxa"/>
            <w:vAlign w:val="center"/>
          </w:tcPr>
          <w:p w14:paraId="4AFAFE2E" w14:textId="77777777" w:rsidR="005E4F21" w:rsidRPr="00FE030D" w:rsidRDefault="00000000">
            <w:pPr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</w:rPr>
              <w:t>I010074N</w:t>
            </w:r>
          </w:p>
        </w:tc>
        <w:tc>
          <w:tcPr>
            <w:tcW w:w="930" w:type="dxa"/>
            <w:vAlign w:val="center"/>
          </w:tcPr>
          <w:p w14:paraId="19F614F6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noWrap/>
            <w:vAlign w:val="center"/>
          </w:tcPr>
          <w:p w14:paraId="108EEA93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</w:rPr>
              <w:t>605,00</w:t>
            </w:r>
          </w:p>
        </w:tc>
      </w:tr>
      <w:tr w:rsidR="005E4F21" w14:paraId="1BC931CA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3A0916C3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09BAFEA0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65C6F40C" w14:textId="4CCB2F82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Mokinių, mokytojų prisijungimo prie skaitmeninės profesinio orientavimo platformos licencijos </w:t>
            </w:r>
          </w:p>
        </w:tc>
        <w:tc>
          <w:tcPr>
            <w:tcW w:w="1603" w:type="dxa"/>
            <w:vAlign w:val="center"/>
          </w:tcPr>
          <w:p w14:paraId="1C8D6BD8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I010079N</w:t>
            </w:r>
          </w:p>
        </w:tc>
        <w:tc>
          <w:tcPr>
            <w:tcW w:w="930" w:type="dxa"/>
            <w:vAlign w:val="center"/>
          </w:tcPr>
          <w:p w14:paraId="786EFE21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75" w:type="dxa"/>
            <w:noWrap/>
            <w:vAlign w:val="center"/>
          </w:tcPr>
          <w:p w14:paraId="55182ED3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1 815,29</w:t>
            </w:r>
          </w:p>
        </w:tc>
      </w:tr>
      <w:tr w:rsidR="005E4F21" w14:paraId="0A7B985D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1087E3C2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483946FE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58655CFB" w14:textId="77777777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EDUKA klasė, metinė licencija mokytojui ir mokiniui </w:t>
            </w:r>
          </w:p>
        </w:tc>
        <w:tc>
          <w:tcPr>
            <w:tcW w:w="1603" w:type="dxa"/>
            <w:vAlign w:val="center"/>
          </w:tcPr>
          <w:p w14:paraId="43ACF9CD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I010073N</w:t>
            </w:r>
          </w:p>
        </w:tc>
        <w:tc>
          <w:tcPr>
            <w:tcW w:w="930" w:type="dxa"/>
            <w:vAlign w:val="center"/>
          </w:tcPr>
          <w:p w14:paraId="5DF80789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275" w:type="dxa"/>
            <w:noWrap/>
            <w:vAlign w:val="center"/>
          </w:tcPr>
          <w:p w14:paraId="0F45F95A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6 967,00</w:t>
            </w:r>
          </w:p>
        </w:tc>
      </w:tr>
      <w:tr w:rsidR="005E4F21" w14:paraId="5C94CC50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4290D0C5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48A5FD1E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22EC42CA" w14:textId="2156896D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„Vyturio“ skaitymo skatinimo platformos prenumerata 2023-2024 m. m. </w:t>
            </w:r>
          </w:p>
        </w:tc>
        <w:tc>
          <w:tcPr>
            <w:tcW w:w="1603" w:type="dxa"/>
            <w:vAlign w:val="center"/>
          </w:tcPr>
          <w:p w14:paraId="5CCAFF85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I010075N</w:t>
            </w:r>
          </w:p>
        </w:tc>
        <w:tc>
          <w:tcPr>
            <w:tcW w:w="930" w:type="dxa"/>
            <w:vAlign w:val="center"/>
          </w:tcPr>
          <w:p w14:paraId="72B97DBC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5" w:type="dxa"/>
            <w:noWrap/>
            <w:vAlign w:val="center"/>
          </w:tcPr>
          <w:p w14:paraId="51198F21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192,00</w:t>
            </w:r>
          </w:p>
        </w:tc>
      </w:tr>
      <w:tr w:rsidR="005E4F21" w14:paraId="7E0CD6F4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536F0568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652F59A5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648EFA3D" w14:textId="77777777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Mokytojų ir mokinių prisijungimo prie skaitmeninės profesinio orientavimo platformos licencijos</w:t>
            </w:r>
          </w:p>
        </w:tc>
        <w:tc>
          <w:tcPr>
            <w:tcW w:w="1603" w:type="dxa"/>
            <w:vAlign w:val="center"/>
          </w:tcPr>
          <w:p w14:paraId="5C22D432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I010144N</w:t>
            </w:r>
          </w:p>
        </w:tc>
        <w:tc>
          <w:tcPr>
            <w:tcW w:w="930" w:type="dxa"/>
            <w:vAlign w:val="center"/>
          </w:tcPr>
          <w:p w14:paraId="3F335A6E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5" w:type="dxa"/>
            <w:noWrap/>
            <w:vAlign w:val="center"/>
          </w:tcPr>
          <w:p w14:paraId="302106C1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1 727,31</w:t>
            </w:r>
          </w:p>
        </w:tc>
      </w:tr>
      <w:tr w:rsidR="005E4F21" w14:paraId="02DB6BDA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4D9F3B5C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70B527D6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70C640C3" w14:textId="77777777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EDUKA klasė, metinė licencija mokytojui ir mokiniui</w:t>
            </w:r>
          </w:p>
        </w:tc>
        <w:tc>
          <w:tcPr>
            <w:tcW w:w="1603" w:type="dxa"/>
            <w:vAlign w:val="center"/>
          </w:tcPr>
          <w:p w14:paraId="00AF7B25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I010152N- I010153N</w:t>
            </w:r>
          </w:p>
        </w:tc>
        <w:tc>
          <w:tcPr>
            <w:tcW w:w="930" w:type="dxa"/>
            <w:vAlign w:val="center"/>
          </w:tcPr>
          <w:p w14:paraId="6713E91F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1275" w:type="dxa"/>
            <w:noWrap/>
            <w:vAlign w:val="center"/>
          </w:tcPr>
          <w:p w14:paraId="01E32A53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7 115,00</w:t>
            </w:r>
          </w:p>
        </w:tc>
      </w:tr>
      <w:tr w:rsidR="005E4F21" w14:paraId="26BEF2F2" w14:textId="77777777">
        <w:trPr>
          <w:trHeight w:val="384"/>
        </w:trPr>
        <w:tc>
          <w:tcPr>
            <w:tcW w:w="570" w:type="dxa"/>
            <w:vMerge/>
            <w:noWrap/>
            <w:vAlign w:val="center"/>
          </w:tcPr>
          <w:p w14:paraId="36C5386E" w14:textId="77777777" w:rsidR="005E4F21" w:rsidRDefault="005E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vMerge/>
            <w:vAlign w:val="center"/>
          </w:tcPr>
          <w:p w14:paraId="4712A135" w14:textId="77777777" w:rsidR="005E4F21" w:rsidRDefault="005E4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noWrap/>
            <w:vAlign w:val="center"/>
          </w:tcPr>
          <w:p w14:paraId="30BF4ADE" w14:textId="0FE2D6C5" w:rsidR="005E4F21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Personalizuotos matematikos mokymosi platformos III–IV gimnazijos klasių mokiniams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35A7ED9B" w14:textId="77777777" w:rsidR="005E4F21" w:rsidRPr="00FE030D" w:rsidRDefault="00000000">
            <w:pPr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I010160N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14:paraId="06532DAD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vAlign w:val="center"/>
          </w:tcPr>
          <w:p w14:paraId="400BFB92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635,25</w:t>
            </w:r>
          </w:p>
        </w:tc>
      </w:tr>
      <w:tr w:rsidR="00FE030D" w14:paraId="5DA1024C" w14:textId="77777777" w:rsidTr="000F7080">
        <w:trPr>
          <w:trHeight w:val="384"/>
        </w:trPr>
        <w:tc>
          <w:tcPr>
            <w:tcW w:w="7434" w:type="dxa"/>
            <w:gridSpan w:val="4"/>
            <w:noWrap/>
            <w:vAlign w:val="center"/>
          </w:tcPr>
          <w:p w14:paraId="22B2737C" w14:textId="42745F99" w:rsidR="00FE030D" w:rsidRPr="00FE030D" w:rsidRDefault="00FE030D">
            <w:pPr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         Iš viso: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14:paraId="330521E2" w14:textId="76D3806A" w:rsidR="00FE030D" w:rsidRPr="00FE030D" w:rsidRDefault="00FE030D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816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vAlign w:val="center"/>
          </w:tcPr>
          <w:p w14:paraId="66F199AA" w14:textId="382725C6" w:rsidR="00FE030D" w:rsidRPr="00FE030D" w:rsidRDefault="00FE030D">
            <w:pPr>
              <w:jc w:val="center"/>
              <w:rPr>
                <w:rFonts w:ascii="Times New Roman" w:hAnsi="Times New Roman" w:cs="Times New Roman"/>
              </w:rPr>
            </w:pPr>
            <w:r w:rsidRPr="00FE030D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030D">
              <w:rPr>
                <w:rFonts w:ascii="Times New Roman" w:hAnsi="Times New Roman" w:cs="Times New Roman"/>
              </w:rPr>
              <w:t>056,85</w:t>
            </w:r>
          </w:p>
        </w:tc>
      </w:tr>
      <w:tr w:rsidR="005E4F21" w14:paraId="1DC7B733" w14:textId="77777777">
        <w:trPr>
          <w:trHeight w:val="529"/>
        </w:trPr>
        <w:tc>
          <w:tcPr>
            <w:tcW w:w="5831" w:type="dxa"/>
            <w:gridSpan w:val="3"/>
            <w:noWrap/>
            <w:vAlign w:val="center"/>
          </w:tcPr>
          <w:p w14:paraId="61D9BA5B" w14:textId="77777777" w:rsidR="005E4F21" w:rsidRDefault="0000000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Iš viso:</w:t>
            </w:r>
          </w:p>
        </w:tc>
        <w:tc>
          <w:tcPr>
            <w:tcW w:w="1603" w:type="dxa"/>
            <w:tcBorders>
              <w:top w:val="single" w:sz="4" w:space="0" w:color="auto"/>
            </w:tcBorders>
            <w:vAlign w:val="center"/>
          </w:tcPr>
          <w:p w14:paraId="78CF1543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930" w:type="dxa"/>
            <w:tcBorders>
              <w:top w:val="single" w:sz="4" w:space="0" w:color="auto"/>
            </w:tcBorders>
            <w:noWrap/>
            <w:vAlign w:val="center"/>
          </w:tcPr>
          <w:p w14:paraId="3B6FB43C" w14:textId="77777777" w:rsidR="005E4F21" w:rsidRPr="00FE030D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b/>
                <w:bCs/>
              </w:rPr>
              <w:t>5201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vAlign w:val="center"/>
          </w:tcPr>
          <w:p w14:paraId="4762363E" w14:textId="173D7ACC" w:rsidR="005E4F21" w:rsidRPr="00FE030D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0D">
              <w:rPr>
                <w:rFonts w:ascii="Times New Roman" w:hAnsi="Times New Roman" w:cs="Times New Roman"/>
                <w:b/>
                <w:bCs/>
              </w:rPr>
              <w:t>88</w:t>
            </w:r>
            <w:r w:rsidR="004F7828">
              <w:rPr>
                <w:rFonts w:ascii="Times New Roman" w:hAnsi="Times New Roman" w:cs="Times New Roman"/>
                <w:b/>
                <w:bCs/>
              </w:rPr>
              <w:t> </w:t>
            </w:r>
            <w:r w:rsidRPr="00FE030D">
              <w:rPr>
                <w:rFonts w:ascii="Times New Roman" w:hAnsi="Times New Roman" w:cs="Times New Roman"/>
                <w:b/>
                <w:bCs/>
              </w:rPr>
              <w:t>476</w:t>
            </w:r>
            <w:r w:rsidR="004F7828">
              <w:rPr>
                <w:rFonts w:ascii="Times New Roman" w:hAnsi="Times New Roman" w:cs="Times New Roman"/>
                <w:b/>
                <w:bCs/>
              </w:rPr>
              <w:t>,</w:t>
            </w:r>
            <w:r w:rsidRPr="00FE030D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</w:tr>
    </w:tbl>
    <w:p w14:paraId="11CBEEBB" w14:textId="77777777" w:rsidR="005E4F21" w:rsidRDefault="005E4F21">
      <w:pPr>
        <w:rPr>
          <w:rFonts w:ascii="Times New Roman" w:hAnsi="Times New Roman" w:cs="Times New Roman"/>
        </w:rPr>
      </w:pPr>
    </w:p>
    <w:p w14:paraId="57922F2F" w14:textId="77777777" w:rsidR="005E4F21" w:rsidRDefault="000000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14:paraId="1E290135" w14:textId="77777777" w:rsidR="005E4F21" w:rsidRDefault="005E4F21">
      <w:pPr>
        <w:jc w:val="both"/>
        <w:rPr>
          <w:rFonts w:ascii="Times New Roman" w:hAnsi="Times New Roman" w:cs="Times New Roman"/>
        </w:rPr>
      </w:pPr>
    </w:p>
    <w:sectPr w:rsidR="005E4F21" w:rsidSect="00FE030D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  <w:sectPrChange w:id="4" w:author="Elena Žukauskaitė" w:date="2025-01-21T08:11:00Z" w16du:dateUtc="2025-01-21T06:11:00Z">
        <w:sectPr w:rsidR="005E4F21" w:rsidSect="00FE030D">
          <w:pgMar w:top="1134" w:right="567" w:bottom="1134" w:left="1701" w:header="567" w:footer="567" w:gutter="0"/>
          <w:titlePg w:val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507DE" w14:textId="77777777" w:rsidR="00D71178" w:rsidRDefault="00D71178">
      <w:pPr>
        <w:spacing w:after="0" w:line="240" w:lineRule="auto"/>
      </w:pPr>
      <w:r>
        <w:separator/>
      </w:r>
    </w:p>
  </w:endnote>
  <w:endnote w:type="continuationSeparator" w:id="0">
    <w:p w14:paraId="522D5CC2" w14:textId="77777777" w:rsidR="00D71178" w:rsidRDefault="00D71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19BBC" w14:textId="77777777" w:rsidR="00D71178" w:rsidRDefault="00D71178">
      <w:pPr>
        <w:spacing w:after="0" w:line="240" w:lineRule="auto"/>
      </w:pPr>
      <w:r>
        <w:separator/>
      </w:r>
    </w:p>
  </w:footnote>
  <w:footnote w:type="continuationSeparator" w:id="0">
    <w:p w14:paraId="4A7A963A" w14:textId="77777777" w:rsidR="00D71178" w:rsidRDefault="00D71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ustomXmlInsRangeStart w:id="0" w:author="Elena Žukauskaitė" w:date="2025-01-21T08:12:00Z"/>
  <w:sdt>
    <w:sdtPr>
      <w:id w:val="939415604"/>
      <w:docPartObj>
        <w:docPartGallery w:val="Page Numbers (Top of Page)"/>
        <w:docPartUnique/>
      </w:docPartObj>
    </w:sdtPr>
    <w:sdtContent>
      <w:customXmlInsRangeEnd w:id="0"/>
      <w:p w14:paraId="2B4F50D9" w14:textId="757B7332" w:rsidR="00FE030D" w:rsidRDefault="00FE030D">
        <w:pPr>
          <w:pStyle w:val="Antrats"/>
          <w:jc w:val="center"/>
          <w:rPr>
            <w:ins w:id="1" w:author="Elena Žukauskaitė" w:date="2025-01-21T08:12:00Z" w16du:dateUtc="2025-01-21T06:12:00Z"/>
          </w:rPr>
        </w:pPr>
        <w:ins w:id="2" w:author="Elena Žukauskaitė" w:date="2025-01-21T08:12:00Z" w16du:dateUtc="2025-01-21T06:12:00Z"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2</w:t>
          </w:r>
          <w:r>
            <w:fldChar w:fldCharType="end"/>
          </w:r>
        </w:ins>
      </w:p>
      <w:customXmlInsRangeStart w:id="3" w:author="Elena Žukauskaitė" w:date="2025-01-21T08:12:00Z"/>
    </w:sdtContent>
  </w:sdt>
  <w:customXmlInsRangeEnd w:id="3"/>
  <w:p w14:paraId="42A4C2CC" w14:textId="77777777" w:rsidR="00FE030D" w:rsidRDefault="00FE030D">
    <w:pPr>
      <w:pStyle w:val="Antrats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lena Žukauskaitė">
    <w15:presenceInfo w15:providerId="AD" w15:userId="S-1-5-21-4099008889-4223664866-690480847-13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F21"/>
    <w:rsid w:val="00072331"/>
    <w:rsid w:val="002F6104"/>
    <w:rsid w:val="004526A2"/>
    <w:rsid w:val="004F7828"/>
    <w:rsid w:val="005D011A"/>
    <w:rsid w:val="005E4F21"/>
    <w:rsid w:val="006A2621"/>
    <w:rsid w:val="006D41DD"/>
    <w:rsid w:val="006F7B1D"/>
    <w:rsid w:val="008057D0"/>
    <w:rsid w:val="008D4C6B"/>
    <w:rsid w:val="008E61B5"/>
    <w:rsid w:val="009B5581"/>
    <w:rsid w:val="00CB1981"/>
    <w:rsid w:val="00D71178"/>
    <w:rsid w:val="00F55B06"/>
    <w:rsid w:val="00FE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00E82"/>
  <w15:docId w15:val="{914C74EB-C28A-4256-A458-2B7913AE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467886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ataisymai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98027-9B3E-4EAA-AF45-1145A115E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2302</Words>
  <Characters>1313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Bučienė</dc:creator>
  <cp:lastModifiedBy>Sadauskienė, Dalia</cp:lastModifiedBy>
  <cp:revision>5</cp:revision>
  <dcterms:created xsi:type="dcterms:W3CDTF">2025-01-27T13:44:00Z</dcterms:created>
  <dcterms:modified xsi:type="dcterms:W3CDTF">2025-01-27T13:55:00Z</dcterms:modified>
</cp:coreProperties>
</file>